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4DA73088"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725BDE">
        <w:rPr>
          <w:rStyle w:val="Strong"/>
          <w:b/>
          <w:bCs w:val="0"/>
          <w:sz w:val="24"/>
          <w:szCs w:val="24"/>
        </w:rPr>
        <w:t>37-G001-22</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FB0E99">
        <w:rPr>
          <w:rFonts w:ascii="Calibri" w:hAnsi="Calibri" w:cs="Calibri"/>
          <w:i/>
          <w:iCs/>
          <w:lang w:val="en-GB"/>
        </w:rPr>
        <w:t>&lt;It should be decided in advance whether or not the budget should be disclosed&gt;</w:t>
      </w:r>
    </w:p>
    <w:p w14:paraId="131A5BF8" w14:textId="7167F085"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3B0D95">
        <w:rPr>
          <w:rFonts w:ascii="Calibri" w:hAnsi="Calibri" w:cs="Calibri"/>
          <w:highlight w:val="yellow"/>
          <w:lang w:val="en-GB"/>
        </w:rPr>
        <w:t>20</w:t>
      </w:r>
      <w:r w:rsidR="00A32981">
        <w:rPr>
          <w:rFonts w:ascii="Calibri" w:hAnsi="Calibri" w:cs="Calibri"/>
          <w:highlight w:val="yellow"/>
          <w:lang w:val="en-GB"/>
        </w:rPr>
        <w:t>0</w:t>
      </w:r>
      <w:r w:rsidRPr="00DF2302">
        <w:rPr>
          <w:rFonts w:ascii="Calibri" w:hAnsi="Calibri" w:cs="Calibri"/>
          <w:highlight w:val="yellow"/>
          <w:lang w:val="en-GB"/>
        </w:rPr>
        <w:t>,0</w:t>
      </w:r>
      <w:r w:rsidR="003B0D95">
        <w:rPr>
          <w:rFonts w:ascii="Calibri" w:hAnsi="Calibri" w:cs="Calibri"/>
          <w:highlight w:val="yellow"/>
          <w:lang w:val="en-GB"/>
        </w:rPr>
        <w:t>00.0</w:t>
      </w:r>
      <w:r w:rsidRPr="00DF2302">
        <w:rPr>
          <w:rFonts w:ascii="Calibri" w:hAnsi="Calibri" w:cs="Calibri"/>
          <w:highlight w:val="yellow"/>
          <w:lang w:val="en-GB"/>
        </w:rPr>
        <w:t>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083D1F" w:rsidRDefault="00DE3F38" w:rsidP="006E17EC">
            <w:pPr>
              <w:pStyle w:val="TableContents"/>
              <w:rPr>
                <w:rFonts w:asciiTheme="minorHAnsi" w:hAnsiTheme="minorHAnsi"/>
                <w:sz w:val="22"/>
                <w:szCs w:val="22"/>
                <w:lang w:eastAsia="en-US"/>
              </w:rPr>
            </w:pPr>
            <w:r w:rsidRPr="00083D1F">
              <w:rPr>
                <w:rFonts w:asciiTheme="minorHAnsi" w:hAnsiTheme="minorHAnsi"/>
                <w:sz w:val="22"/>
                <w:szCs w:val="22"/>
                <w:lang w:eastAsia="en-US"/>
              </w:rPr>
              <w:t xml:space="preserve">Firm/consortium’s experience and reputation </w:t>
            </w:r>
            <w:r w:rsidR="00B52A14" w:rsidRPr="00083D1F">
              <w:rPr>
                <w:rFonts w:asciiTheme="minorHAnsi" w:hAnsiTheme="minorHAnsi"/>
                <w:sz w:val="22"/>
                <w:szCs w:val="22"/>
                <w:lang w:eastAsia="en-US"/>
              </w:rPr>
              <w:t>with</w:t>
            </w:r>
            <w:r w:rsidRPr="00083D1F">
              <w:rPr>
                <w:rFonts w:asciiTheme="minorHAnsi" w:hAnsiTheme="minorHAnsi"/>
                <w:sz w:val="22"/>
                <w:szCs w:val="22"/>
                <w:lang w:eastAsia="en-US"/>
              </w:rPr>
              <w:t xml:space="preserve"> similar </w:t>
            </w:r>
            <w:r w:rsidR="00AD3DBB" w:rsidRPr="00083D1F">
              <w:rPr>
                <w:rFonts w:asciiTheme="minorHAnsi" w:hAnsiTheme="minorHAnsi"/>
                <w:sz w:val="22"/>
                <w:szCs w:val="22"/>
                <w:lang w:eastAsia="en-US"/>
              </w:rPr>
              <w:t>supply of Goods</w:t>
            </w:r>
          </w:p>
        </w:tc>
        <w:tc>
          <w:tcPr>
            <w:tcW w:w="5367" w:type="dxa"/>
            <w:shd w:val="clear" w:color="auto" w:fill="auto"/>
          </w:tcPr>
          <w:p w14:paraId="5DF5E867" w14:textId="45D6BC7C" w:rsidR="006E17EC" w:rsidRPr="00083D1F" w:rsidRDefault="00083D1F" w:rsidP="005B38E4">
            <w:pPr>
              <w:pStyle w:val="TableContents"/>
              <w:numPr>
                <w:ilvl w:val="0"/>
                <w:numId w:val="3"/>
              </w:numPr>
              <w:rPr>
                <w:rFonts w:asciiTheme="minorHAnsi" w:hAnsiTheme="minorHAnsi"/>
                <w:sz w:val="22"/>
                <w:szCs w:val="22"/>
              </w:rPr>
            </w:pPr>
            <w:r>
              <w:rPr>
                <w:rFonts w:asciiTheme="minorHAnsi" w:hAnsiTheme="minorHAnsi"/>
                <w:sz w:val="22"/>
                <w:szCs w:val="22"/>
              </w:rPr>
              <w:t>License</w:t>
            </w:r>
          </w:p>
          <w:p w14:paraId="443EF206" w14:textId="72A51468" w:rsidR="00083D1F" w:rsidRDefault="00083D1F" w:rsidP="005B38E4">
            <w:pPr>
              <w:pStyle w:val="TableContents"/>
              <w:numPr>
                <w:ilvl w:val="0"/>
                <w:numId w:val="3"/>
              </w:numPr>
              <w:rPr>
                <w:rFonts w:asciiTheme="minorHAnsi" w:hAnsiTheme="minorHAnsi"/>
                <w:sz w:val="22"/>
                <w:szCs w:val="22"/>
              </w:rPr>
            </w:pPr>
            <w:r w:rsidRPr="00083D1F">
              <w:rPr>
                <w:rFonts w:asciiTheme="minorHAnsi" w:hAnsiTheme="minorHAnsi"/>
                <w:sz w:val="22"/>
                <w:szCs w:val="22"/>
              </w:rPr>
              <w:t>Visual Images of the vehicle</w:t>
            </w:r>
          </w:p>
          <w:p w14:paraId="420CCC59" w14:textId="2036EDAF" w:rsidR="00083D1F" w:rsidRDefault="00083D1F" w:rsidP="005B38E4">
            <w:pPr>
              <w:pStyle w:val="TableContents"/>
              <w:numPr>
                <w:ilvl w:val="0"/>
                <w:numId w:val="3"/>
              </w:numPr>
              <w:rPr>
                <w:rFonts w:asciiTheme="minorHAnsi" w:hAnsiTheme="minorHAnsi"/>
                <w:sz w:val="22"/>
                <w:szCs w:val="22"/>
              </w:rPr>
            </w:pPr>
            <w:r>
              <w:rPr>
                <w:rFonts w:asciiTheme="minorHAnsi" w:hAnsiTheme="minorHAnsi"/>
                <w:sz w:val="22"/>
                <w:szCs w:val="22"/>
              </w:rPr>
              <w:t>Vehicle information</w:t>
            </w:r>
          </w:p>
          <w:p w14:paraId="3ADDF29E" w14:textId="721ADF10" w:rsidR="00083D1F" w:rsidRPr="00083D1F" w:rsidRDefault="00083D1F" w:rsidP="005B38E4">
            <w:pPr>
              <w:pStyle w:val="TableContents"/>
              <w:numPr>
                <w:ilvl w:val="0"/>
                <w:numId w:val="3"/>
              </w:numPr>
              <w:rPr>
                <w:rFonts w:asciiTheme="minorHAnsi" w:hAnsiTheme="minorHAnsi"/>
                <w:sz w:val="22"/>
                <w:szCs w:val="22"/>
              </w:rPr>
            </w:pPr>
            <w:r>
              <w:rPr>
                <w:rFonts w:asciiTheme="minorHAnsi" w:hAnsiTheme="minorHAnsi"/>
                <w:sz w:val="22"/>
                <w:szCs w:val="22"/>
              </w:rPr>
              <w:t>Reference</w:t>
            </w:r>
          </w:p>
        </w:tc>
        <w:tc>
          <w:tcPr>
            <w:tcW w:w="1360" w:type="dxa"/>
            <w:shd w:val="clear" w:color="auto" w:fill="auto"/>
            <w:vAlign w:val="center"/>
          </w:tcPr>
          <w:p w14:paraId="6FB170A3" w14:textId="408B4C7C" w:rsidR="006E17EC" w:rsidRPr="00083D1F" w:rsidRDefault="003521AB"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083D1F" w:rsidRDefault="00AD3DBB" w:rsidP="006E17EC">
            <w:pPr>
              <w:pStyle w:val="TableContents"/>
              <w:rPr>
                <w:rFonts w:asciiTheme="minorHAnsi" w:hAnsiTheme="minorHAnsi"/>
                <w:sz w:val="22"/>
                <w:szCs w:val="22"/>
                <w:lang w:eastAsia="en-US"/>
              </w:rPr>
            </w:pPr>
            <w:r w:rsidRPr="00083D1F">
              <w:rPr>
                <w:rFonts w:asciiTheme="minorHAnsi" w:hAnsiTheme="minorHAnsi"/>
                <w:sz w:val="22"/>
                <w:szCs w:val="22"/>
                <w:lang w:eastAsia="en-US"/>
              </w:rPr>
              <w:t>Delivery time</w:t>
            </w:r>
          </w:p>
        </w:tc>
        <w:tc>
          <w:tcPr>
            <w:tcW w:w="5367" w:type="dxa"/>
            <w:shd w:val="clear" w:color="auto" w:fill="auto"/>
          </w:tcPr>
          <w:p w14:paraId="4BA71FA2" w14:textId="547D577C" w:rsidR="006E17EC" w:rsidRPr="00083D1F" w:rsidRDefault="00083D1F" w:rsidP="001D3BEC">
            <w:pPr>
              <w:pStyle w:val="TableContents"/>
              <w:numPr>
                <w:ilvl w:val="0"/>
                <w:numId w:val="4"/>
              </w:numPr>
              <w:rPr>
                <w:rFonts w:asciiTheme="minorHAnsi" w:hAnsiTheme="minorHAnsi"/>
                <w:sz w:val="22"/>
                <w:szCs w:val="22"/>
              </w:rPr>
            </w:pPr>
            <w:r w:rsidRPr="00083D1F">
              <w:rPr>
                <w:rFonts w:asciiTheme="minorHAnsi" w:hAnsiTheme="minorHAnsi"/>
                <w:sz w:val="22"/>
                <w:szCs w:val="22"/>
              </w:rPr>
              <w:t>3 months</w:t>
            </w:r>
          </w:p>
        </w:tc>
        <w:tc>
          <w:tcPr>
            <w:tcW w:w="1360" w:type="dxa"/>
            <w:shd w:val="clear" w:color="auto" w:fill="auto"/>
            <w:vAlign w:val="center"/>
          </w:tcPr>
          <w:p w14:paraId="657554B4" w14:textId="3CD2F075" w:rsidR="006E17EC" w:rsidRPr="00083D1F" w:rsidRDefault="00083D1F" w:rsidP="006E17EC">
            <w:pPr>
              <w:pStyle w:val="TableContents"/>
              <w:jc w:val="center"/>
              <w:rPr>
                <w:rFonts w:asciiTheme="minorHAnsi" w:hAnsiTheme="minorHAnsi"/>
                <w:sz w:val="22"/>
                <w:szCs w:val="22"/>
                <w:lang w:eastAsia="en-US"/>
              </w:rPr>
            </w:pPr>
            <w:r w:rsidRPr="00083D1F">
              <w:rPr>
                <w:rFonts w:asciiTheme="minorHAnsi" w:hAnsiTheme="minorHAnsi"/>
                <w:sz w:val="22"/>
                <w:szCs w:val="22"/>
                <w:lang w:eastAsia="en-US"/>
              </w:rPr>
              <w:t>15</w:t>
            </w:r>
          </w:p>
        </w:tc>
      </w:tr>
      <w:tr w:rsidR="006E17EC" w:rsidRPr="00DF2302" w14:paraId="7395E14D" w14:textId="77777777" w:rsidTr="006E17EC">
        <w:trPr>
          <w:cantSplit/>
          <w:tblHeader/>
        </w:trPr>
        <w:tc>
          <w:tcPr>
            <w:tcW w:w="2430" w:type="dxa"/>
            <w:shd w:val="clear" w:color="auto" w:fill="auto"/>
            <w:vAlign w:val="center"/>
          </w:tcPr>
          <w:p w14:paraId="58A5C5B6" w14:textId="1227F59F" w:rsidR="006E17EC" w:rsidRPr="00083D1F" w:rsidRDefault="00083D1F" w:rsidP="006E17EC">
            <w:pPr>
              <w:pStyle w:val="TableContents"/>
              <w:rPr>
                <w:rFonts w:asciiTheme="minorHAnsi" w:hAnsiTheme="minorHAnsi"/>
                <w:sz w:val="22"/>
                <w:szCs w:val="22"/>
                <w:lang w:eastAsia="en-US"/>
              </w:rPr>
            </w:pPr>
            <w:r w:rsidRPr="00083D1F">
              <w:rPr>
                <w:rFonts w:asciiTheme="minorHAnsi" w:hAnsiTheme="minorHAnsi"/>
                <w:sz w:val="22"/>
                <w:szCs w:val="22"/>
                <w:lang w:eastAsia="en-US"/>
              </w:rPr>
              <w:t>Warranty</w:t>
            </w:r>
          </w:p>
        </w:tc>
        <w:tc>
          <w:tcPr>
            <w:tcW w:w="5367" w:type="dxa"/>
            <w:shd w:val="clear" w:color="auto" w:fill="auto"/>
          </w:tcPr>
          <w:p w14:paraId="23A8F695" w14:textId="75B82AD8" w:rsidR="006E17EC" w:rsidRPr="00083D1F" w:rsidRDefault="00083D1F" w:rsidP="00635A59">
            <w:pPr>
              <w:pStyle w:val="TableContents"/>
              <w:numPr>
                <w:ilvl w:val="0"/>
                <w:numId w:val="5"/>
              </w:numPr>
              <w:rPr>
                <w:rFonts w:asciiTheme="minorHAnsi" w:hAnsiTheme="minorHAnsi"/>
                <w:sz w:val="22"/>
                <w:szCs w:val="22"/>
              </w:rPr>
            </w:pPr>
            <w:r w:rsidRPr="00083D1F">
              <w:rPr>
                <w:rFonts w:asciiTheme="minorHAnsi" w:hAnsiTheme="minorHAnsi"/>
                <w:sz w:val="22"/>
                <w:szCs w:val="22"/>
              </w:rPr>
              <w:t>2 years</w:t>
            </w:r>
          </w:p>
        </w:tc>
        <w:tc>
          <w:tcPr>
            <w:tcW w:w="1360" w:type="dxa"/>
            <w:shd w:val="clear" w:color="auto" w:fill="auto"/>
            <w:vAlign w:val="center"/>
          </w:tcPr>
          <w:p w14:paraId="240875A4" w14:textId="0C0990DE" w:rsidR="006E17EC" w:rsidRPr="00083D1F" w:rsidRDefault="00083D1F"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w:t>
            </w:r>
            <w:r w:rsidR="003521AB">
              <w:rPr>
                <w:rFonts w:asciiTheme="minorHAnsi" w:hAnsiTheme="minorHAnsi"/>
                <w:sz w:val="22"/>
                <w:szCs w:val="22"/>
                <w:lang w:eastAsia="en-US"/>
              </w:rPr>
              <w:t>5</w:t>
            </w:r>
          </w:p>
        </w:tc>
      </w:tr>
      <w:tr w:rsidR="006E17EC" w:rsidRPr="00DF2302" w14:paraId="59453870" w14:textId="77777777" w:rsidTr="006E17EC">
        <w:trPr>
          <w:cantSplit/>
          <w:tblHeader/>
        </w:trPr>
        <w:tc>
          <w:tcPr>
            <w:tcW w:w="2430" w:type="dxa"/>
            <w:shd w:val="clear" w:color="auto" w:fill="auto"/>
            <w:vAlign w:val="center"/>
          </w:tcPr>
          <w:p w14:paraId="57F1472D" w14:textId="5889B5FB" w:rsidR="006E17EC" w:rsidRPr="00083D1F" w:rsidRDefault="00083D1F"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Vehicle Manufacturing Date</w:t>
            </w:r>
          </w:p>
        </w:tc>
        <w:tc>
          <w:tcPr>
            <w:tcW w:w="5367" w:type="dxa"/>
            <w:shd w:val="clear" w:color="auto" w:fill="auto"/>
          </w:tcPr>
          <w:p w14:paraId="375ED5B7" w14:textId="22104B27" w:rsidR="006E17EC" w:rsidRPr="00083D1F" w:rsidRDefault="00083D1F"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Must be over 2010</w:t>
            </w:r>
          </w:p>
        </w:tc>
        <w:tc>
          <w:tcPr>
            <w:tcW w:w="1360" w:type="dxa"/>
            <w:shd w:val="clear" w:color="auto" w:fill="auto"/>
            <w:vAlign w:val="center"/>
          </w:tcPr>
          <w:p w14:paraId="4C399CE7" w14:textId="51EF9401" w:rsidR="006E17EC" w:rsidRPr="00083D1F" w:rsidRDefault="00A32981"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3521AB">
              <w:rPr>
                <w:rFonts w:asciiTheme="minorHAnsi" w:hAnsiTheme="minorHAnsi"/>
                <w:sz w:val="22"/>
                <w:szCs w:val="22"/>
                <w:lang w:eastAsia="en-US"/>
              </w:rPr>
              <w:t>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7BD0DD63"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3521AB">
        <w:rPr>
          <w:rFonts w:ascii="Calibri" w:hAnsi="Calibri" w:cs="Calibri"/>
          <w:lang w:val="en-GB" w:eastAsia="ko-KR"/>
        </w:rPr>
        <w:fldChar w:fldCharType="begin"/>
      </w:r>
      <w:r w:rsidR="001C491C" w:rsidRPr="003521AB">
        <w:rPr>
          <w:rFonts w:ascii="Calibri" w:hAnsi="Calibri" w:cs="Calibri"/>
          <w:lang w:val="en-GB" w:eastAsia="ko-KR"/>
        </w:rPr>
        <w:instrText xml:space="preserve"> REF Technical \h  \* MERGEFORMAT </w:instrText>
      </w:r>
      <w:r w:rsidR="001C491C" w:rsidRPr="003521AB">
        <w:rPr>
          <w:rFonts w:ascii="Calibri" w:hAnsi="Calibri" w:cs="Calibri"/>
          <w:lang w:val="en-GB" w:eastAsia="ko-KR"/>
        </w:rPr>
      </w:r>
      <w:r w:rsidR="001C491C" w:rsidRPr="003521AB">
        <w:rPr>
          <w:rFonts w:ascii="Calibri" w:hAnsi="Calibri" w:cs="Calibri"/>
          <w:lang w:val="en-GB" w:eastAsia="ko-KR"/>
        </w:rPr>
        <w:fldChar w:fldCharType="separate"/>
      </w:r>
      <w:r w:rsidR="00A32981" w:rsidRPr="00DF2302">
        <w:rPr>
          <w:rFonts w:ascii="Calibri" w:hAnsi="Calibri" w:cs="Calibri"/>
          <w:lang w:val="en-GB"/>
        </w:rPr>
        <w:t>70 %</w:t>
      </w:r>
      <w:r w:rsidR="001C491C" w:rsidRPr="003521AB">
        <w:rPr>
          <w:rFonts w:ascii="Calibri" w:hAnsi="Calibri" w:cs="Calibri"/>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34DD64E1"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A32981" w:rsidRPr="00A32981">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(ts * tw) + (</w:t>
      </w:r>
      <w:ins w:id="16" w:author="Sven Erik" w:date="2020-08-26T15:40:00Z">
        <w:r w:rsidR="00B57649">
          <w:rPr>
            <w:rFonts w:ascii="Calibri" w:hAnsi="Calibri"/>
            <w:b/>
            <w:lang w:val="en-GB"/>
          </w:rPr>
          <w:t>(</w:t>
        </w:r>
      </w:ins>
      <w:r w:rsidRPr="00DF2302">
        <w:rPr>
          <w:rFonts w:ascii="Calibri" w:hAnsi="Calibri"/>
          <w:b/>
          <w:lang w:val="en-GB"/>
        </w:rPr>
        <w:t>tc / lc</w:t>
      </w:r>
      <w:ins w:id="17" w:author="Sven Erik" w:date="2020-08-26T15:40:00Z">
        <w:r w:rsidR="00B57649">
          <w:rPr>
            <w:rFonts w:ascii="Calibri" w:hAnsi="Calibri"/>
            <w:b/>
            <w:lang w:val="en-GB"/>
          </w:rPr>
          <w:t xml:space="preserve">) * </w:t>
        </w:r>
      </w:ins>
      <w:ins w:id="18"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lastRenderedPageBreak/>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ins w:id="21"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D49709" w14:textId="77777777" w:rsidR="00AB355E" w:rsidRDefault="00AB355E">
      <w:r>
        <w:separator/>
      </w:r>
    </w:p>
  </w:endnote>
  <w:endnote w:type="continuationSeparator" w:id="0">
    <w:p w14:paraId="7784A19A" w14:textId="77777777" w:rsidR="00AB355E" w:rsidRDefault="00AB3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41706F02" w:rsidR="00D15CF2" w:rsidRDefault="004878F3" w:rsidP="004878F3">
    <w:pPr>
      <w:pStyle w:val="Footer"/>
    </w:pPr>
    <w:r>
      <w:fldChar w:fldCharType="begin"/>
    </w:r>
    <w:r>
      <w:instrText xml:space="preserve"> DATE \@ "yyyy-MM-dd" </w:instrText>
    </w:r>
    <w:r>
      <w:fldChar w:fldCharType="separate"/>
    </w:r>
    <w:r w:rsidR="003B0D95">
      <w:rPr>
        <w:noProof/>
      </w:rPr>
      <w:t>2022-11-15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315A78" w14:textId="77777777" w:rsidR="00AB355E" w:rsidRDefault="00AB355E">
      <w:r>
        <w:separator/>
      </w:r>
    </w:p>
  </w:footnote>
  <w:footnote w:type="continuationSeparator" w:id="0">
    <w:p w14:paraId="29B6FD55" w14:textId="77777777" w:rsidR="00AB355E" w:rsidRDefault="00AB35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766D6" w14:textId="2C2BAA71"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00A32981" w:rsidRPr="00DF2302">
      <w:rPr>
        <w:rStyle w:val="Strong"/>
        <w:bCs w:val="0"/>
        <w:szCs w:val="24"/>
      </w:rPr>
      <w:t>RFQ-MXXX-2020-000</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D1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3A52"/>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73E"/>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21AB"/>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0D95"/>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5CD"/>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BDE"/>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C7F92"/>
    <w:rsid w:val="007D332C"/>
    <w:rsid w:val="007D3CFD"/>
    <w:rsid w:val="007D66DF"/>
    <w:rsid w:val="007D7AF7"/>
    <w:rsid w:val="007E0244"/>
    <w:rsid w:val="007E0FBE"/>
    <w:rsid w:val="007E194B"/>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AE1"/>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2981"/>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55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0E99"/>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759</Words>
  <Characters>4332</Characters>
  <Application>Microsoft Office Word</Application>
  <DocSecurity>0</DocSecurity>
  <Lines>36</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5081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Mirata Nauatara</cp:lastModifiedBy>
  <cp:revision>2</cp:revision>
  <cp:lastPrinted>2022-10-27T23:34:00Z</cp:lastPrinted>
  <dcterms:created xsi:type="dcterms:W3CDTF">2022-11-15T02:36:00Z</dcterms:created>
  <dcterms:modified xsi:type="dcterms:W3CDTF">2022-11-15T02:36:00Z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